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52" w:rsidRDefault="00A35852" w:rsidP="00A35852">
      <w:pPr>
        <w:jc w:val="center"/>
        <w:rPr>
          <w:rFonts w:ascii="华文中宋" w:eastAsia="华文中宋" w:hAnsi="华文中宋"/>
          <w:b/>
          <w:sz w:val="40"/>
          <w:szCs w:val="40"/>
        </w:rPr>
      </w:pPr>
      <w:r w:rsidRPr="00AF4E58">
        <w:rPr>
          <w:rFonts w:ascii="华文中宋" w:eastAsia="华文中宋" w:hAnsi="华文中宋" w:hint="eastAsia"/>
          <w:b/>
          <w:sz w:val="40"/>
          <w:szCs w:val="40"/>
        </w:rPr>
        <w:t>民族学与人类学研究所</w:t>
      </w:r>
    </w:p>
    <w:p w:rsidR="00A35852" w:rsidRDefault="00A35852" w:rsidP="00A35852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AF4E58">
        <w:rPr>
          <w:rFonts w:ascii="华文中宋" w:eastAsia="华文中宋" w:hAnsi="华文中宋" w:hint="eastAsia"/>
          <w:b/>
          <w:sz w:val="40"/>
          <w:szCs w:val="40"/>
        </w:rPr>
        <w:t>管理五级领导干部公开竞聘报名表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                           </w:t>
      </w:r>
      <w:r w:rsidRPr="003B415A"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</w:p>
    <w:p w:rsidR="00A35852" w:rsidRDefault="00A35852" w:rsidP="00A35852">
      <w:pPr>
        <w:jc w:val="center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 xml:space="preserve">                                </w:t>
      </w:r>
      <w:r w:rsidRPr="003B415A">
        <w:rPr>
          <w:rFonts w:ascii="仿宋" w:eastAsia="仿宋" w:hAnsi="仿宋" w:hint="eastAsia"/>
          <w:bCs/>
          <w:sz w:val="28"/>
          <w:szCs w:val="28"/>
        </w:rPr>
        <w:t>填表日期：</w:t>
      </w:r>
      <w:r>
        <w:rPr>
          <w:rFonts w:ascii="仿宋" w:eastAsia="仿宋" w:hAnsi="仿宋" w:hint="eastAsia"/>
          <w:bCs/>
          <w:sz w:val="28"/>
          <w:szCs w:val="28"/>
        </w:rPr>
        <w:t xml:space="preserve">     </w:t>
      </w:r>
      <w:r w:rsidRPr="003B415A">
        <w:rPr>
          <w:rFonts w:ascii="仿宋" w:eastAsia="仿宋" w:hAnsi="仿宋" w:hint="eastAsia"/>
          <w:bCs/>
          <w:sz w:val="28"/>
          <w:szCs w:val="28"/>
        </w:rPr>
        <w:t>年</w:t>
      </w:r>
      <w:r>
        <w:rPr>
          <w:rFonts w:ascii="仿宋" w:eastAsia="仿宋" w:hAnsi="仿宋" w:hint="eastAsia"/>
          <w:bCs/>
          <w:sz w:val="28"/>
          <w:szCs w:val="28"/>
        </w:rPr>
        <w:t xml:space="preserve">   </w:t>
      </w:r>
      <w:r w:rsidRPr="003B415A">
        <w:rPr>
          <w:rFonts w:ascii="仿宋" w:eastAsia="仿宋" w:hAnsi="仿宋" w:hint="eastAsia"/>
          <w:bCs/>
          <w:sz w:val="28"/>
          <w:szCs w:val="28"/>
        </w:rPr>
        <w:t>月</w:t>
      </w:r>
      <w:r>
        <w:rPr>
          <w:rFonts w:ascii="仿宋" w:eastAsia="仿宋" w:hAnsi="仿宋" w:hint="eastAsia"/>
          <w:bCs/>
          <w:sz w:val="28"/>
          <w:szCs w:val="28"/>
        </w:rPr>
        <w:t xml:space="preserve">   </w:t>
      </w:r>
      <w:r w:rsidRPr="003B415A">
        <w:rPr>
          <w:rFonts w:ascii="仿宋" w:eastAsia="仿宋" w:hAnsi="仿宋" w:hint="eastAsia"/>
          <w:bCs/>
          <w:sz w:val="28"/>
          <w:szCs w:val="28"/>
        </w:rPr>
        <w:t>日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92"/>
        <w:gridCol w:w="1420"/>
        <w:gridCol w:w="688"/>
        <w:gridCol w:w="732"/>
        <w:gridCol w:w="1248"/>
        <w:gridCol w:w="412"/>
        <w:gridCol w:w="1181"/>
        <w:gridCol w:w="1938"/>
      </w:tblGrid>
      <w:tr w:rsidR="00A35852" w:rsidRPr="004C4ACD" w:rsidTr="008A74CA">
        <w:trPr>
          <w:trHeight w:val="788"/>
          <w:jc w:val="center"/>
        </w:trPr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248" w:type="dxa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938" w:type="dxa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35852" w:rsidRPr="004C4ACD" w:rsidTr="008A74CA">
        <w:trPr>
          <w:trHeight w:val="455"/>
          <w:jc w:val="center"/>
        </w:trPr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参加工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作时间</w:t>
            </w:r>
          </w:p>
        </w:tc>
        <w:tc>
          <w:tcPr>
            <w:tcW w:w="1248" w:type="dxa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1938" w:type="dxa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35852" w:rsidRPr="004C4ACD" w:rsidTr="008A74CA">
        <w:trPr>
          <w:trHeight w:val="787"/>
          <w:jc w:val="center"/>
        </w:trPr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学历学位</w:t>
            </w:r>
          </w:p>
        </w:tc>
        <w:tc>
          <w:tcPr>
            <w:tcW w:w="2840" w:type="dxa"/>
            <w:gridSpan w:val="3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毕业院校专业及时间</w:t>
            </w:r>
          </w:p>
        </w:tc>
        <w:tc>
          <w:tcPr>
            <w:tcW w:w="3119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35852" w:rsidRPr="004C4ACD" w:rsidTr="008A74CA">
        <w:trPr>
          <w:trHeight w:val="787"/>
          <w:jc w:val="center"/>
        </w:trPr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所在单位</w:t>
            </w:r>
          </w:p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及部门</w:t>
            </w:r>
          </w:p>
        </w:tc>
        <w:tc>
          <w:tcPr>
            <w:tcW w:w="2840" w:type="dxa"/>
            <w:gridSpan w:val="3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现职称及</w:t>
            </w:r>
          </w:p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聘任时间</w:t>
            </w:r>
          </w:p>
        </w:tc>
        <w:tc>
          <w:tcPr>
            <w:tcW w:w="3119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35852" w:rsidRPr="004C4ACD" w:rsidTr="008A74CA">
        <w:trPr>
          <w:trHeight w:val="787"/>
          <w:jc w:val="center"/>
        </w:trPr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现职务及</w:t>
            </w:r>
          </w:p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任职时间</w:t>
            </w:r>
          </w:p>
        </w:tc>
        <w:tc>
          <w:tcPr>
            <w:tcW w:w="2840" w:type="dxa"/>
            <w:gridSpan w:val="3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竞聘岗位</w:t>
            </w:r>
          </w:p>
        </w:tc>
        <w:tc>
          <w:tcPr>
            <w:tcW w:w="3119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35852" w:rsidRPr="004C4ACD" w:rsidTr="008A74CA">
        <w:trPr>
          <w:trHeight w:val="788"/>
          <w:jc w:val="center"/>
        </w:trPr>
        <w:tc>
          <w:tcPr>
            <w:tcW w:w="142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840" w:type="dxa"/>
            <w:gridSpan w:val="3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3119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35852" w:rsidRPr="004C4ACD" w:rsidTr="008A74CA">
        <w:trPr>
          <w:trHeight w:val="680"/>
          <w:jc w:val="center"/>
        </w:trPr>
        <w:tc>
          <w:tcPr>
            <w:tcW w:w="1420" w:type="dxa"/>
            <w:gridSpan w:val="2"/>
            <w:vMerge w:val="restart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近三年</w:t>
            </w:r>
          </w:p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考核情况</w:t>
            </w:r>
          </w:p>
        </w:tc>
        <w:tc>
          <w:tcPr>
            <w:tcW w:w="2108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16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年</w:t>
            </w:r>
          </w:p>
        </w:tc>
        <w:tc>
          <w:tcPr>
            <w:tcW w:w="2392" w:type="dxa"/>
            <w:gridSpan w:val="3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17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年</w:t>
            </w:r>
          </w:p>
        </w:tc>
        <w:tc>
          <w:tcPr>
            <w:tcW w:w="3119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18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年</w:t>
            </w:r>
          </w:p>
        </w:tc>
      </w:tr>
      <w:tr w:rsidR="00A35852" w:rsidRPr="004C4ACD" w:rsidTr="008A74CA">
        <w:trPr>
          <w:trHeight w:val="680"/>
          <w:jc w:val="center"/>
        </w:trPr>
        <w:tc>
          <w:tcPr>
            <w:tcW w:w="1420" w:type="dxa"/>
            <w:gridSpan w:val="2"/>
            <w:vMerge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35852" w:rsidRPr="00D463FA" w:rsidRDefault="00A35852" w:rsidP="008A74C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A35852" w:rsidTr="008A74CA">
        <w:tblPrEx>
          <w:tblLook w:val="0000"/>
        </w:tblPrEx>
        <w:trPr>
          <w:cantSplit/>
          <w:trHeight w:val="5661"/>
          <w:jc w:val="center"/>
        </w:trPr>
        <w:tc>
          <w:tcPr>
            <w:tcW w:w="828" w:type="dxa"/>
            <w:vAlign w:val="center"/>
          </w:tcPr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本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人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简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4"/>
                <w:szCs w:val="1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8211" w:type="dxa"/>
            <w:gridSpan w:val="8"/>
          </w:tcPr>
          <w:p w:rsidR="00A35852" w:rsidRPr="00D463FA" w:rsidRDefault="00A35852" w:rsidP="008A74CA">
            <w:pPr>
              <w:numPr>
                <w:ins w:id="0" w:author="User" w:date="2013-04-22T13:35:00Z"/>
              </w:numPr>
              <w:spacing w:line="500" w:lineRule="exact"/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spacing w:line="500" w:lineRule="exact"/>
              <w:rPr>
                <w:rFonts w:ascii="宋体" w:hAnsi="宋体"/>
                <w:sz w:val="24"/>
                <w:szCs w:val="18"/>
              </w:rPr>
            </w:pPr>
          </w:p>
        </w:tc>
      </w:tr>
      <w:tr w:rsidR="00A35852" w:rsidTr="008A74CA">
        <w:tblPrEx>
          <w:tblLook w:val="0000"/>
        </w:tblPrEx>
        <w:trPr>
          <w:cantSplit/>
          <w:trHeight w:val="13740"/>
          <w:jc w:val="center"/>
        </w:trPr>
        <w:tc>
          <w:tcPr>
            <w:tcW w:w="828" w:type="dxa"/>
            <w:vAlign w:val="center"/>
          </w:tcPr>
          <w:p w:rsidR="00A35852" w:rsidRPr="00D463FA" w:rsidRDefault="00A35852" w:rsidP="008A74CA">
            <w:pPr>
              <w:numPr>
                <w:ins w:id="1" w:author="User" w:date="2013-04-23T08:55:00Z"/>
              </w:num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lastRenderedPageBreak/>
              <w:t>工</w:t>
            </w:r>
          </w:p>
          <w:p w:rsidR="00A35852" w:rsidRPr="00D463FA" w:rsidRDefault="00A35852" w:rsidP="008A74CA">
            <w:pPr>
              <w:numPr>
                <w:ins w:id="2" w:author="User" w:date="2013-04-23T08:55:00Z"/>
              </w:num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numPr>
                <w:ins w:id="3" w:author="User" w:date="2013-04-23T08:55:00Z"/>
              </w:num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作</w:t>
            </w:r>
          </w:p>
          <w:p w:rsidR="00A35852" w:rsidRPr="00D463FA" w:rsidRDefault="00A35852" w:rsidP="008A74CA">
            <w:pPr>
              <w:numPr>
                <w:ins w:id="4" w:author="User" w:date="2013-04-23T08:55:00Z"/>
              </w:num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numPr>
                <w:ins w:id="5" w:author="User" w:date="2013-04-23T08:55:00Z"/>
              </w:num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业</w:t>
            </w:r>
          </w:p>
          <w:p w:rsidR="00A35852" w:rsidRPr="00D463FA" w:rsidRDefault="00A35852" w:rsidP="008A74CA">
            <w:pPr>
              <w:numPr>
                <w:ins w:id="6" w:author="User" w:date="2013-04-23T08:55:00Z"/>
              </w:num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4"/>
                <w:szCs w:val="1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绩</w:t>
            </w:r>
          </w:p>
        </w:tc>
        <w:tc>
          <w:tcPr>
            <w:tcW w:w="8211" w:type="dxa"/>
            <w:gridSpan w:val="8"/>
          </w:tcPr>
          <w:p w:rsidR="00A35852" w:rsidRDefault="00A35852" w:rsidP="008A74CA">
            <w:pPr>
              <w:spacing w:line="360" w:lineRule="exact"/>
              <w:ind w:firstLineChars="200" w:firstLine="560"/>
              <w:rPr>
                <w:rFonts w:ascii="黑体" w:eastAsia="黑体" w:hAnsi="宋体"/>
                <w:color w:val="000000"/>
                <w:sz w:val="28"/>
                <w:szCs w:val="28"/>
              </w:rPr>
            </w:pPr>
          </w:p>
          <w:p w:rsidR="00A35852" w:rsidRPr="00D463FA" w:rsidRDefault="00A35852" w:rsidP="008A74CA">
            <w:pPr>
              <w:spacing w:line="360" w:lineRule="exact"/>
              <w:ind w:firstLineChars="200" w:firstLine="560"/>
              <w:rPr>
                <w:rFonts w:ascii="宋体" w:hAnsi="宋体"/>
                <w:color w:val="000000"/>
                <w:sz w:val="24"/>
              </w:rPr>
            </w:pPr>
            <w:r w:rsidRPr="00695EEE">
              <w:rPr>
                <w:rFonts w:ascii="黑体" w:eastAsia="黑体" w:hAnsi="宋体" w:hint="eastAsia"/>
                <w:color w:val="000000"/>
                <w:sz w:val="28"/>
                <w:szCs w:val="28"/>
              </w:rPr>
              <w:t>（专业研究领域及主要科研成果）：</w:t>
            </w:r>
          </w:p>
        </w:tc>
      </w:tr>
      <w:tr w:rsidR="00A35852" w:rsidTr="008A74CA">
        <w:tblPrEx>
          <w:tblLook w:val="0000"/>
        </w:tblPrEx>
        <w:trPr>
          <w:cantSplit/>
          <w:trHeight w:val="13740"/>
          <w:jc w:val="center"/>
        </w:trPr>
        <w:tc>
          <w:tcPr>
            <w:tcW w:w="828" w:type="dxa"/>
            <w:vAlign w:val="center"/>
          </w:tcPr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lastRenderedPageBreak/>
              <w:t>竞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聘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理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由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及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工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作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设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4"/>
                <w:szCs w:val="1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想</w:t>
            </w:r>
          </w:p>
        </w:tc>
        <w:tc>
          <w:tcPr>
            <w:tcW w:w="8211" w:type="dxa"/>
            <w:gridSpan w:val="8"/>
          </w:tcPr>
          <w:p w:rsidR="00A35852" w:rsidRPr="00D463FA" w:rsidRDefault="00A35852" w:rsidP="008A74CA">
            <w:pPr>
              <w:spacing w:line="38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35852" w:rsidTr="008A74CA">
        <w:tblPrEx>
          <w:tblLook w:val="0000"/>
        </w:tblPrEx>
        <w:trPr>
          <w:cantSplit/>
          <w:trHeight w:val="7503"/>
          <w:jc w:val="center"/>
        </w:trPr>
        <w:tc>
          <w:tcPr>
            <w:tcW w:w="828" w:type="dxa"/>
            <w:vAlign w:val="center"/>
          </w:tcPr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lastRenderedPageBreak/>
              <w:t>所在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单位</w:t>
            </w: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jc w:val="center"/>
              <w:rPr>
                <w:rFonts w:ascii="宋体" w:hAnsi="宋体"/>
                <w:sz w:val="24"/>
                <w:szCs w:val="1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8211" w:type="dxa"/>
            <w:gridSpan w:val="8"/>
          </w:tcPr>
          <w:p w:rsidR="00A35852" w:rsidRPr="00D463FA" w:rsidRDefault="00A35852" w:rsidP="008A74CA">
            <w:pPr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（此栏为所外竞聘者所在单位党组织填写）</w:t>
            </w: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Default="00A35852" w:rsidP="008A74CA">
            <w:pPr>
              <w:ind w:firstLineChars="1300" w:firstLine="3120"/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ind w:firstLineChars="1300" w:firstLine="3640"/>
              <w:rPr>
                <w:rFonts w:ascii="宋体" w:hAnsi="宋体"/>
                <w:sz w:val="24"/>
                <w:szCs w:val="1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盖章：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   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年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   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月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   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A35852" w:rsidTr="00A35852">
        <w:tblPrEx>
          <w:tblLook w:val="0000"/>
        </w:tblPrEx>
        <w:trPr>
          <w:trHeight w:val="5951"/>
          <w:jc w:val="center"/>
        </w:trPr>
        <w:tc>
          <w:tcPr>
            <w:tcW w:w="828" w:type="dxa"/>
            <w:vAlign w:val="center"/>
          </w:tcPr>
          <w:p w:rsidR="00A35852" w:rsidRPr="00D463FA" w:rsidRDefault="00A35852" w:rsidP="008A74CA"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资格</w:t>
            </w:r>
          </w:p>
          <w:p w:rsidR="00A35852" w:rsidRPr="00D463FA" w:rsidRDefault="00A35852" w:rsidP="008A74CA"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审查</w:t>
            </w:r>
          </w:p>
          <w:p w:rsidR="00A35852" w:rsidRPr="00D463FA" w:rsidRDefault="00A35852" w:rsidP="008A74CA"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8211" w:type="dxa"/>
            <w:gridSpan w:val="8"/>
            <w:shd w:val="clear" w:color="auto" w:fill="auto"/>
          </w:tcPr>
          <w:p w:rsidR="00A35852" w:rsidRPr="00D463FA" w:rsidRDefault="00A35852" w:rsidP="008A74CA">
            <w:pPr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rPr>
                <w:rFonts w:ascii="宋体" w:hAnsi="宋体"/>
                <w:sz w:val="24"/>
                <w:szCs w:val="18"/>
              </w:rPr>
            </w:pPr>
          </w:p>
          <w:p w:rsidR="00A35852" w:rsidRPr="00D463FA" w:rsidRDefault="00A35852" w:rsidP="008A74CA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widowControl/>
              <w:ind w:firstLineChars="1750" w:firstLine="4900"/>
              <w:jc w:val="left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:rsidR="00A35852" w:rsidRDefault="00A35852" w:rsidP="008A74CA">
            <w:pPr>
              <w:widowControl/>
              <w:ind w:firstLineChars="1750" w:firstLine="490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35852" w:rsidRDefault="00A35852" w:rsidP="008A74CA">
            <w:pPr>
              <w:widowControl/>
              <w:ind w:firstLineChars="1750" w:firstLine="490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35852" w:rsidRDefault="00A35852" w:rsidP="008A74CA">
            <w:pPr>
              <w:widowControl/>
              <w:ind w:firstLineChars="1750" w:firstLine="490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35852" w:rsidRDefault="00A35852" w:rsidP="008A74CA">
            <w:pPr>
              <w:widowControl/>
              <w:ind w:firstLineChars="1750" w:firstLine="490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35852" w:rsidRPr="00D463FA" w:rsidRDefault="00A35852" w:rsidP="008A74CA">
            <w:pPr>
              <w:widowControl/>
              <w:ind w:firstLineChars="1750" w:firstLine="4900"/>
              <w:jc w:val="left"/>
              <w:rPr>
                <w:rFonts w:ascii="宋体" w:hAnsi="宋体"/>
                <w:sz w:val="28"/>
                <w:szCs w:val="28"/>
              </w:rPr>
            </w:pPr>
            <w:r w:rsidRPr="00D463FA">
              <w:rPr>
                <w:rFonts w:ascii="宋体" w:hAnsi="宋体" w:hint="eastAsia"/>
                <w:sz w:val="28"/>
                <w:szCs w:val="28"/>
              </w:rPr>
              <w:t>年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月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D463FA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6259B8" w:rsidRDefault="006259B8" w:rsidP="00A35852"/>
    <w:sectPr w:rsidR="006259B8" w:rsidSect="00A01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5EF" w:rsidRDefault="006055EF" w:rsidP="00A35852">
      <w:r>
        <w:separator/>
      </w:r>
    </w:p>
  </w:endnote>
  <w:endnote w:type="continuationSeparator" w:id="1">
    <w:p w:rsidR="006055EF" w:rsidRDefault="006055EF" w:rsidP="00A35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52" w:rsidRDefault="00A3585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566924"/>
      <w:docPartObj>
        <w:docPartGallery w:val="Page Numbers (Bottom of Page)"/>
        <w:docPartUnique/>
      </w:docPartObj>
    </w:sdtPr>
    <w:sdtEndPr/>
    <w:sdtContent>
      <w:p w:rsidR="001A6C47" w:rsidRDefault="006055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852" w:rsidRPr="00A35852">
          <w:rPr>
            <w:noProof/>
            <w:lang w:val="zh-CN"/>
          </w:rPr>
          <w:t>4</w:t>
        </w:r>
        <w:r>
          <w:fldChar w:fldCharType="end"/>
        </w:r>
      </w:p>
    </w:sdtContent>
  </w:sdt>
  <w:p w:rsidR="001A6C47" w:rsidRDefault="006055E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52" w:rsidRDefault="00A358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5EF" w:rsidRDefault="006055EF" w:rsidP="00A35852">
      <w:r>
        <w:separator/>
      </w:r>
    </w:p>
  </w:footnote>
  <w:footnote w:type="continuationSeparator" w:id="1">
    <w:p w:rsidR="006055EF" w:rsidRDefault="006055EF" w:rsidP="00A35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52" w:rsidRDefault="00A358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52" w:rsidRDefault="00A3585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52" w:rsidRDefault="00A358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852"/>
    <w:rsid w:val="006055EF"/>
    <w:rsid w:val="006259B8"/>
    <w:rsid w:val="00A3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35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35852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35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358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liqj</dc:creator>
  <cp:lastModifiedBy>liqj</cp:lastModifiedBy>
  <cp:revision>1</cp:revision>
  <dcterms:created xsi:type="dcterms:W3CDTF">2019-03-21T02:39:00Z</dcterms:created>
  <dcterms:modified xsi:type="dcterms:W3CDTF">2019-03-21T02:41:00Z</dcterms:modified>
</cp:coreProperties>
</file>